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F2226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9E166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DCF0893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A88B2F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7947679A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35E7B07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1AA28D98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91EAFB9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9482C30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73352">
        <w:rPr>
          <w:rFonts w:ascii="Times New Roman" w:hAnsi="Times New Roman" w:cs="Times New Roman"/>
          <w:b/>
          <w:sz w:val="36"/>
          <w:szCs w:val="36"/>
        </w:rPr>
        <w:t>Súťažné podklady</w:t>
      </w:r>
    </w:p>
    <w:p w14:paraId="40D4216D" w14:textId="77777777" w:rsidR="0050522E" w:rsidRPr="00E73352" w:rsidRDefault="0050522E" w:rsidP="0050522E">
      <w:pPr>
        <w:spacing w:after="24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73352">
        <w:rPr>
          <w:rFonts w:ascii="Times New Roman" w:hAnsi="Times New Roman" w:cs="Times New Roman"/>
          <w:b/>
          <w:sz w:val="36"/>
          <w:szCs w:val="36"/>
        </w:rPr>
        <w:t>Časť D - Podmienky účasti</w:t>
      </w:r>
    </w:p>
    <w:p w14:paraId="25133355" w14:textId="77777777" w:rsidR="0050522E" w:rsidRPr="00E73352" w:rsidRDefault="0050522E" w:rsidP="0050522E">
      <w:pPr>
        <w:spacing w:after="240"/>
        <w:rPr>
          <w:rFonts w:ascii="Times New Roman" w:hAnsi="Times New Roman" w:cs="Times New Roman"/>
          <w:b/>
          <w:sz w:val="28"/>
          <w:szCs w:val="28"/>
        </w:rPr>
      </w:pPr>
    </w:p>
    <w:p w14:paraId="6CA50A75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28F2EC1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1A016C85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43ACEBF4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5BE4CDF9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br w:type="column"/>
      </w:r>
    </w:p>
    <w:p w14:paraId="73BEBD98" w14:textId="77777777" w:rsidR="0050522E" w:rsidRPr="00E73352" w:rsidRDefault="0050522E" w:rsidP="0050522E">
      <w:pPr>
        <w:pStyle w:val="ListParagraph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OSOBNÉ POSTAVENIE UCHÁDZAČA</w:t>
      </w:r>
    </w:p>
    <w:p w14:paraId="777C5EE3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Ref206149220"/>
      <w:r w:rsidRPr="00E73352">
        <w:rPr>
          <w:rFonts w:ascii="Times New Roman" w:hAnsi="Times New Roman" w:cs="Times New Roman"/>
          <w:sz w:val="22"/>
          <w:szCs w:val="22"/>
        </w:rPr>
        <w:t>Uchádzač musí spĺňať podmienky účasti uvedené v § 32 ods. 1 zákona č. 343/2015 Z. z. o verejnom obstarávaní a o zmene a doplnení niektorých zákonov v znení neskorších predpisov (ďalej len „ZVO"). Ich splnenie preukáže podľa § 32 ods. 2, ods. 4, ods. 5, ods. 7 a 8, § 152 ods. 1 (zápis do zoznamu hospodárskych subjektov) alebo § 152 ods. 3 ZVO.</w:t>
      </w:r>
      <w:bookmarkEnd w:id="0"/>
    </w:p>
    <w:p w14:paraId="79510F3D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Zápis do zoznamu hospodárskych subjektov je účinný voči každému verejnému obstarávateľovi a údaje v ňom uvedené nie je potrebné v postupoch verejného obstarávania overovať. Verejný obstarávateľ pri vyhodnocovaní splnenia podmienok účasti osobného postavenia overí zapísanie hospodárskeho subjektu v zozname hospodárskych subjektov, ak uchádzač nepredložil doklady podľa § 32 ods. 2, 4, 5 alebo 7 ZVO alebo iný rovnocenný zápis alebo potvrdenie o zápise podľa § 152 ods. 3 ZVO.</w:t>
      </w:r>
    </w:p>
    <w:p w14:paraId="35C2A334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 súlade s § 32 ods. 3 ZVO uchádzač nie je povinný predkladať doklady podľa § 32 ods. 2 ZVO, ak verejný obstarávateľ je oprávnený použiť údaje z informačných systémov verejnej správy podľa osobitného predpisu. V súvislosti s uvedeným verejný obstarávateľ uvádza, že z dôvodu použitia údajov z informačných systémov verejnej správy uchádzači so sídlom/miestom podnikania v Slovenskej republike, a ktorých údaje sú vedené v informačných systémoch verejnej správy Slovenskej republiky nie sú povinní predložiť nasledovné doklady:</w:t>
      </w:r>
    </w:p>
    <w:p w14:paraId="06FBC81A" w14:textId="77777777" w:rsidR="0050522E" w:rsidRPr="00E73352" w:rsidRDefault="0050522E" w:rsidP="0050522E">
      <w:pPr>
        <w:pStyle w:val="ListParagraph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a) zákona o verejnom obstarávaní</w:t>
      </w:r>
    </w:p>
    <w:p w14:paraId="0438487E" w14:textId="77777777" w:rsidR="0050522E" w:rsidRPr="00E73352" w:rsidRDefault="0050522E" w:rsidP="0050522E">
      <w:pPr>
        <w:pStyle w:val="ListParagraph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b) zákona o verejnom obstarávaní</w:t>
      </w:r>
    </w:p>
    <w:p w14:paraId="7E41C257" w14:textId="77777777" w:rsidR="0050522E" w:rsidRPr="00E73352" w:rsidRDefault="0050522E" w:rsidP="0050522E">
      <w:pPr>
        <w:pStyle w:val="ListParagraph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c) zákona o verejnom obstarávaní</w:t>
      </w:r>
    </w:p>
    <w:p w14:paraId="3BC98921" w14:textId="77777777" w:rsidR="0050522E" w:rsidRPr="00E73352" w:rsidRDefault="0050522E" w:rsidP="0050522E">
      <w:pPr>
        <w:pStyle w:val="ListParagraph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Doklad podľa § 32 ods. 2 písm. d) zákona o verejnom obstarávaní </w:t>
      </w:r>
    </w:p>
    <w:p w14:paraId="3D9E84D7" w14:textId="77777777" w:rsidR="0050522E" w:rsidRPr="00E73352" w:rsidRDefault="0050522E" w:rsidP="0050522E">
      <w:pPr>
        <w:pStyle w:val="ListParagraph"/>
        <w:numPr>
          <w:ilvl w:val="3"/>
          <w:numId w:val="1"/>
        </w:numPr>
        <w:tabs>
          <w:tab w:val="clear" w:pos="1800"/>
        </w:tabs>
        <w:spacing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Doklad podľa § 32 ods. 2 písm. e) zákona o verejnom obstarávaní</w:t>
      </w:r>
    </w:p>
    <w:p w14:paraId="055AFB62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Ak uchádzač alebo záujemca pre účely preukázania splnenia podmienky účasti podľa § 32 ods. 1 písm. a) ZVO nepredloží doklad podľa § 32 ods. 2 písm. a) ZVO, je povinný poskytnúť verejnému obstarávateľovi údaje potrebné na vyžiadanie výpisu z registra trestov. V takom prípade záujemca/uchádzač so sídlom/miestom podnikania v Slovenskej republike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prokuristu, ktorý je občanom Slovenskej republiky, nasledovné údaje: meno, priezvisko, rodné priezvisko, dátum narodenia, rodné číslo, číslo občianskeho preukazu alebo cestovného pasu.</w:t>
      </w:r>
    </w:p>
    <w:p w14:paraId="0E6A98D3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Uchádzači so sídlom/miestom podnikania mimo Slovenskej republiky sú povinní postupovať v zmysle bodu </w:t>
      </w:r>
      <w:r w:rsidRPr="00E73352">
        <w:rPr>
          <w:rFonts w:ascii="Times New Roman" w:hAnsi="Times New Roman" w:cs="Times New Roman"/>
          <w:sz w:val="22"/>
          <w:szCs w:val="22"/>
        </w:rPr>
        <w:fldChar w:fldCharType="begin"/>
      </w:r>
      <w:r w:rsidRPr="00E73352">
        <w:rPr>
          <w:rFonts w:ascii="Times New Roman" w:hAnsi="Times New Roman" w:cs="Times New Roman"/>
          <w:sz w:val="22"/>
          <w:szCs w:val="22"/>
        </w:rPr>
        <w:instrText xml:space="preserve"> REF _Ref206149220 \r \h  \* MERGEFORMAT </w:instrText>
      </w:r>
      <w:r w:rsidRPr="00E73352">
        <w:rPr>
          <w:rFonts w:ascii="Times New Roman" w:hAnsi="Times New Roman" w:cs="Times New Roman"/>
          <w:sz w:val="22"/>
          <w:szCs w:val="22"/>
        </w:rPr>
      </w:r>
      <w:r w:rsidRPr="00E73352">
        <w:rPr>
          <w:rFonts w:ascii="Times New Roman" w:hAnsi="Times New Roman" w:cs="Times New Roman"/>
          <w:sz w:val="22"/>
          <w:szCs w:val="22"/>
        </w:rPr>
        <w:fldChar w:fldCharType="separate"/>
      </w:r>
      <w:r w:rsidRPr="00E73352">
        <w:rPr>
          <w:rFonts w:ascii="Times New Roman" w:hAnsi="Times New Roman" w:cs="Times New Roman"/>
          <w:sz w:val="22"/>
          <w:szCs w:val="22"/>
        </w:rPr>
        <w:t>1.1</w:t>
      </w:r>
      <w:r w:rsidRPr="00E73352">
        <w:rPr>
          <w:rFonts w:ascii="Times New Roman" w:hAnsi="Times New Roman" w:cs="Times New Roman"/>
          <w:sz w:val="22"/>
          <w:szCs w:val="22"/>
        </w:rPr>
        <w:fldChar w:fldCharType="end"/>
      </w:r>
      <w:r w:rsidRPr="00E73352">
        <w:rPr>
          <w:rFonts w:ascii="Times New Roman" w:hAnsi="Times New Roman" w:cs="Times New Roman"/>
          <w:sz w:val="22"/>
          <w:szCs w:val="22"/>
        </w:rPr>
        <w:t xml:space="preserve"> týchto podmienok účasti.</w:t>
      </w:r>
    </w:p>
    <w:p w14:paraId="2A758F4D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ab/>
        <w:t>Skupina dodávateľov preukazuje splnenie podmienok účasti vo verejnom obstarávaní týkajúcich sa osobného postavenia za každého člena skupiny osobitne.</w:t>
      </w:r>
    </w:p>
    <w:p w14:paraId="7B073CBC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lastRenderedPageBreak/>
        <w:t>Ak má uchádzač alebo záujemca sídlo, miesto podnikania alebo obvyklý pobyt mimo územia Slovenskej republiky a štát jeho sídla, miesta podnikania alebo obvyklého pobytu nevydáva niektoré z dokladov potrebných na preukázanie splnenia podmienok účasti alebo nevydáva ani rovnocenné doklady, možno ich nahradiť čestným vyhlásením podľa predpisov platných v štáte jeho sídla, miesta podnikania alebo obvyklého pobytu.</w:t>
      </w:r>
    </w:p>
    <w:p w14:paraId="5FB1E83D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Pre účely preukázania splnenia podmienky účasti podľa ustanovenia § 32 ods. 7 a 8 ZVO môže uchádzač (prípadne iné osoby, na ktoré sa taká povinnosť vzťahuje) využiť vzor formuláru podľa Prílohy F4 Súťažných podkladov.</w:t>
      </w:r>
    </w:p>
    <w:p w14:paraId="47275463" w14:textId="77777777" w:rsidR="0050522E" w:rsidRPr="00E73352" w:rsidRDefault="0050522E" w:rsidP="0050522E">
      <w:pPr>
        <w:pStyle w:val="ListParagraph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TECHNICKÁ A ODBORNÁ SPÔSOBILOSŤ</w:t>
      </w:r>
    </w:p>
    <w:p w14:paraId="4ADD26D7" w14:textId="77777777" w:rsidR="0050522E" w:rsidRPr="00E73352" w:rsidRDefault="0050522E" w:rsidP="0050522E">
      <w:pPr>
        <w:pStyle w:val="ListParagraph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Tohto verejného obstarávania sa môže zúčastniť len ten, kto spĺňa nižšie stanovené požiadavky pre preukázanie svojej technickej alebo odbornej spôsobilosti. Pre preukázanie splnenia uvedených podmienok predloží uchádzač v ponuke nasledovné doklady:</w:t>
      </w:r>
    </w:p>
    <w:p w14:paraId="2127EDE2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Podľa ustanovenia § 34 ods. 1 písm. a) ZVO</w:t>
      </w:r>
    </w:p>
    <w:p w14:paraId="13DDC089" w14:textId="0E83B6CF" w:rsidR="0050522E" w:rsidRPr="00E73352" w:rsidRDefault="7FFF29A8" w:rsidP="5EBC60AC">
      <w:pPr>
        <w:pStyle w:val="ListParagraph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Zoznam poskytnutých </w:t>
      </w:r>
      <w:r w:rsidR="62E38916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za predchádzajúc</w:t>
      </w:r>
      <w:r w:rsidR="6A1FA1D7" w:rsidRPr="00E73352">
        <w:rPr>
          <w:rFonts w:ascii="Times New Roman" w:hAnsi="Times New Roman" w:cs="Times New Roman"/>
          <w:sz w:val="22"/>
          <w:szCs w:val="22"/>
        </w:rPr>
        <w:t>ich</w:t>
      </w:r>
      <w:r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="68665C58"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="68665C58" w:rsidRPr="00E73352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 xml:space="preserve"> rok</w:t>
      </w:r>
      <w:r w:rsidR="6EDA85B5" w:rsidRPr="00E73352">
        <w:rPr>
          <w:rFonts w:ascii="Times New Roman" w:hAnsi="Times New Roman" w:cs="Times New Roman"/>
          <w:b/>
          <w:bCs/>
          <w:sz w:val="22"/>
          <w:szCs w:val="22"/>
        </w:rPr>
        <w:t>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od vyhlásenia Verejného obstarávania (ďalej aj ako „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>Referenčné obdobie</w:t>
      </w:r>
      <w:r w:rsidRPr="00E73352">
        <w:rPr>
          <w:rFonts w:ascii="Times New Roman" w:hAnsi="Times New Roman" w:cs="Times New Roman"/>
          <w:sz w:val="22"/>
          <w:szCs w:val="22"/>
        </w:rPr>
        <w:t xml:space="preserve">“) s uvedením cien, lehôt dodania a odberateľov; dokladom je referencia, ak odberateľom bol verejný obstarávateľ alebo obstarávateľ podľa ZVO. </w:t>
      </w:r>
    </w:p>
    <w:p w14:paraId="3D2FFB8C" w14:textId="48DB86D3" w:rsidR="0050522E" w:rsidRPr="00E73352" w:rsidRDefault="0050522E" w:rsidP="0050522E">
      <w:pPr>
        <w:pStyle w:val="ListParagraph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Predložený zoznam poskytnutých </w:t>
      </w:r>
      <w:r w:rsidR="00851832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, resp. referencií musí obsahovať informácie, z ktorých je možné posúdiť splnenie všetkých vyššie uvedených požiadaviek. </w:t>
      </w:r>
    </w:p>
    <w:p w14:paraId="74D1F10A" w14:textId="77777777" w:rsidR="0050522E" w:rsidRPr="00E73352" w:rsidRDefault="0050522E" w:rsidP="0050522E">
      <w:pPr>
        <w:pStyle w:val="ListParagraph"/>
        <w:spacing w:after="240"/>
        <w:ind w:left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Verejný obstarávateľ odporúča pre preukázanie splnenia tejto podmienky účasti použiť vzor, ktorý je prílohou F2 súťažných podkladov súťažných podkladov.</w:t>
      </w:r>
    </w:p>
    <w:p w14:paraId="3518FBE7" w14:textId="48BA1CF7" w:rsidR="0050522E" w:rsidRPr="00E73352" w:rsidRDefault="0050522E" w:rsidP="0050522E">
      <w:pPr>
        <w:pStyle w:val="ListParagraph"/>
        <w:numPr>
          <w:ilvl w:val="2"/>
          <w:numId w:val="1"/>
        </w:numPr>
        <w:tabs>
          <w:tab w:val="clear" w:pos="144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Zo zoznamu poskytnutých </w:t>
      </w:r>
      <w:r w:rsidR="00851832" w:rsidRPr="00E73352">
        <w:rPr>
          <w:rFonts w:ascii="Times New Roman" w:hAnsi="Times New Roman" w:cs="Times New Roman"/>
          <w:sz w:val="22"/>
          <w:szCs w:val="22"/>
        </w:rPr>
        <w:t>tovarov</w:t>
      </w:r>
      <w:r w:rsidRPr="00E73352">
        <w:rPr>
          <w:rFonts w:ascii="Times New Roman" w:hAnsi="Times New Roman" w:cs="Times New Roman"/>
          <w:sz w:val="22"/>
          <w:szCs w:val="22"/>
        </w:rPr>
        <w:t xml:space="preserve"> musí vyplynúť, že uchádzač v Referenčnom období úspešne </w:t>
      </w:r>
      <w:r w:rsidR="00851832" w:rsidRPr="00E73352">
        <w:rPr>
          <w:rFonts w:ascii="Times New Roman" w:hAnsi="Times New Roman" w:cs="Times New Roman"/>
          <w:sz w:val="22"/>
          <w:szCs w:val="22"/>
        </w:rPr>
        <w:t>zrealizoval dodávky tovarov</w:t>
      </w:r>
      <w:r w:rsidRPr="00E73352">
        <w:rPr>
          <w:rFonts w:ascii="Times New Roman" w:hAnsi="Times New Roman" w:cs="Times New Roman"/>
          <w:sz w:val="22"/>
          <w:szCs w:val="22"/>
        </w:rPr>
        <w:t>, ktoré spĺňajú nižšie uvedené požiadavky (ďalej aj ako „</w:t>
      </w:r>
      <w:r w:rsidRPr="00E73352">
        <w:rPr>
          <w:rFonts w:ascii="Times New Roman" w:hAnsi="Times New Roman" w:cs="Times New Roman"/>
          <w:b/>
          <w:bCs/>
          <w:sz w:val="22"/>
          <w:szCs w:val="22"/>
        </w:rPr>
        <w:t xml:space="preserve">Referenčné </w:t>
      </w:r>
      <w:r w:rsidR="00851832" w:rsidRPr="00E73352">
        <w:rPr>
          <w:rFonts w:ascii="Times New Roman" w:hAnsi="Times New Roman" w:cs="Times New Roman"/>
          <w:b/>
          <w:bCs/>
          <w:sz w:val="22"/>
          <w:szCs w:val="22"/>
        </w:rPr>
        <w:t>plnenie</w:t>
      </w:r>
      <w:r w:rsidRPr="00E73352">
        <w:rPr>
          <w:rFonts w:ascii="Times New Roman" w:hAnsi="Times New Roman" w:cs="Times New Roman"/>
          <w:sz w:val="22"/>
          <w:szCs w:val="22"/>
        </w:rPr>
        <w:t>“):</w:t>
      </w:r>
    </w:p>
    <w:p w14:paraId="2A518E9F" w14:textId="50FB7F50" w:rsidR="00851832" w:rsidRPr="00E73352" w:rsidRDefault="62E38916" w:rsidP="00A11D82">
      <w:pPr>
        <w:pStyle w:val="ListParagraph"/>
        <w:numPr>
          <w:ilvl w:val="3"/>
          <w:numId w:val="1"/>
        </w:numPr>
        <w:tabs>
          <w:tab w:val="clear" w:pos="1800"/>
        </w:tabs>
        <w:spacing w:before="240"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 preukáže, že v Referenčnom období realizoval 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minimálne jedno </w:t>
      </w:r>
      <w:r w:rsidRPr="00E73352">
        <w:rPr>
          <w:rFonts w:ascii="Times New Roman" w:hAnsi="Times New Roman" w:cs="Times New Roman"/>
          <w:sz w:val="22"/>
          <w:szCs w:val="22"/>
        </w:rPr>
        <w:t>Referenčné plneni</w:t>
      </w:r>
      <w:r w:rsidR="00E73352" w:rsidRPr="00E73352">
        <w:rPr>
          <w:rFonts w:ascii="Times New Roman" w:hAnsi="Times New Roman" w:cs="Times New Roman"/>
          <w:sz w:val="22"/>
          <w:szCs w:val="22"/>
        </w:rPr>
        <w:t>e (jednu zákazku)</w:t>
      </w:r>
      <w:r w:rsidRPr="00E73352">
        <w:rPr>
          <w:rFonts w:ascii="Times New Roman" w:hAnsi="Times New Roman" w:cs="Times New Roman"/>
          <w:sz w:val="22"/>
          <w:szCs w:val="22"/>
        </w:rPr>
        <w:t xml:space="preserve">, 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ktorej </w:t>
      </w:r>
      <w:r w:rsidRPr="00E73352">
        <w:rPr>
          <w:rFonts w:ascii="Times New Roman" w:hAnsi="Times New Roman" w:cs="Times New Roman"/>
          <w:sz w:val="22"/>
          <w:szCs w:val="22"/>
        </w:rPr>
        <w:t xml:space="preserve">predmetom bola dodávka elektrickej energie v </w:t>
      </w:r>
      <w:r w:rsidR="004A5CF5">
        <w:rPr>
          <w:rFonts w:ascii="Times New Roman" w:hAnsi="Times New Roman" w:cs="Times New Roman"/>
          <w:sz w:val="22"/>
          <w:szCs w:val="22"/>
        </w:rPr>
        <w:t>hodnote</w:t>
      </w:r>
      <w:r w:rsidRPr="00E73352">
        <w:rPr>
          <w:rFonts w:ascii="Times New Roman" w:hAnsi="Times New Roman" w:cs="Times New Roman"/>
          <w:sz w:val="22"/>
          <w:szCs w:val="22"/>
        </w:rPr>
        <w:t xml:space="preserve"> minimálne </w:t>
      </w:r>
      <w:r w:rsidR="604696AB" w:rsidRPr="00A11D82">
        <w:rPr>
          <w:rFonts w:ascii="Times New Roman" w:hAnsi="Times New Roman" w:cs="Times New Roman"/>
          <w:b/>
          <w:bCs/>
          <w:sz w:val="22"/>
          <w:szCs w:val="22"/>
          <w:lang w:val="pl-PL"/>
        </w:rPr>
        <w:t xml:space="preserve"> </w:t>
      </w:r>
      <w:r w:rsidR="604696AB"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>1 000 000</w:t>
      </w:r>
      <w:r w:rsidRPr="00E73352">
        <w:rPr>
          <w:rFonts w:ascii="Times New Roman" w:hAnsi="Times New Roman" w:cs="Times New Roman"/>
          <w:b/>
          <w:bCs/>
          <w:sz w:val="22"/>
          <w:szCs w:val="22"/>
          <w:lang w:val="pl-PL"/>
        </w:rPr>
        <w:t>,- EUR bez DPH</w:t>
      </w:r>
      <w:r w:rsidRPr="00E73352">
        <w:rPr>
          <w:rFonts w:ascii="Times New Roman" w:hAnsi="Times New Roman" w:cs="Times New Roman"/>
          <w:sz w:val="22"/>
          <w:szCs w:val="22"/>
        </w:rPr>
        <w:t>.</w:t>
      </w:r>
    </w:p>
    <w:p w14:paraId="1A849CB8" w14:textId="35100C6F" w:rsidR="0050522E" w:rsidRPr="00E73352" w:rsidRDefault="62E38916" w:rsidP="00A11D82">
      <w:pPr>
        <w:pStyle w:val="ListParagraph"/>
        <w:numPr>
          <w:ilvl w:val="3"/>
          <w:numId w:val="1"/>
        </w:numPr>
        <w:tabs>
          <w:tab w:val="clear" w:pos="1800"/>
        </w:tabs>
        <w:spacing w:before="240" w:after="240"/>
        <w:ind w:left="1276" w:hanging="567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 xml:space="preserve">Uchádzač preukáže, že v Referenčnom období realizoval minimálne jedno Referenčné </w:t>
      </w:r>
      <w:r w:rsidR="00BC2660" w:rsidRPr="00E73352">
        <w:rPr>
          <w:rFonts w:ascii="Times New Roman" w:hAnsi="Times New Roman" w:cs="Times New Roman"/>
          <w:sz w:val="22"/>
          <w:szCs w:val="22"/>
        </w:rPr>
        <w:t xml:space="preserve"> </w:t>
      </w:r>
      <w:r w:rsidRPr="00E73352">
        <w:rPr>
          <w:rFonts w:ascii="Times New Roman" w:hAnsi="Times New Roman" w:cs="Times New Roman"/>
          <w:sz w:val="22"/>
          <w:szCs w:val="22"/>
        </w:rPr>
        <w:t>plnenie</w:t>
      </w:r>
      <w:r w:rsidR="00E73352" w:rsidRPr="00E73352">
        <w:rPr>
          <w:rFonts w:ascii="Times New Roman" w:hAnsi="Times New Roman" w:cs="Times New Roman"/>
          <w:sz w:val="22"/>
          <w:szCs w:val="22"/>
        </w:rPr>
        <w:t xml:space="preserve"> (jednu zákazku)</w:t>
      </w:r>
      <w:r w:rsidRPr="00E73352">
        <w:rPr>
          <w:rFonts w:ascii="Times New Roman" w:hAnsi="Times New Roman" w:cs="Times New Roman"/>
          <w:sz w:val="22"/>
          <w:szCs w:val="22"/>
        </w:rPr>
        <w:t xml:space="preserve">, ktorého predmetom bola dodávka elektrickej energie pre minimálne </w:t>
      </w:r>
      <w:del w:id="1" w:author="Tomas Uricek" w:date="2025-12-23T16:35:00Z" w16du:dateUtc="2025-12-23T15:35:00Z">
        <w:r w:rsidR="199544BD" w:rsidRPr="00E73352" w:rsidDel="00446911">
          <w:rPr>
            <w:rFonts w:ascii="Times New Roman" w:hAnsi="Times New Roman" w:cs="Times New Roman"/>
            <w:b/>
            <w:bCs/>
            <w:sz w:val="22"/>
            <w:szCs w:val="22"/>
            <w:lang w:val="pl-PL"/>
          </w:rPr>
          <w:delText>1</w:delText>
        </w:r>
        <w:r w:rsidR="0FE09390" w:rsidRPr="00E73352" w:rsidDel="00446911">
          <w:rPr>
            <w:rFonts w:ascii="Times New Roman" w:hAnsi="Times New Roman" w:cs="Times New Roman"/>
            <w:b/>
            <w:bCs/>
            <w:sz w:val="22"/>
            <w:szCs w:val="22"/>
            <w:lang w:val="pl-PL"/>
          </w:rPr>
          <w:delText xml:space="preserve">00 </w:delText>
        </w:r>
      </w:del>
      <w:ins w:id="2" w:author="Tomas Uricek" w:date="2025-12-23T16:35:00Z" w16du:dateUtc="2025-12-23T15:35:00Z">
        <w:r w:rsidR="00446911">
          <w:rPr>
            <w:rFonts w:ascii="Times New Roman" w:hAnsi="Times New Roman" w:cs="Times New Roman"/>
            <w:b/>
            <w:bCs/>
            <w:sz w:val="22"/>
            <w:szCs w:val="22"/>
            <w:lang w:val="pl-PL"/>
          </w:rPr>
          <w:t>50</w:t>
        </w:r>
        <w:r w:rsidR="00446911" w:rsidRPr="00E73352">
          <w:rPr>
            <w:rFonts w:ascii="Times New Roman" w:hAnsi="Times New Roman" w:cs="Times New Roman"/>
            <w:b/>
            <w:bCs/>
            <w:sz w:val="22"/>
            <w:szCs w:val="22"/>
            <w:lang w:val="pl-PL"/>
          </w:rPr>
          <w:t xml:space="preserve"> </w:t>
        </w:r>
      </w:ins>
      <w:r w:rsidRPr="00E73352">
        <w:rPr>
          <w:rFonts w:ascii="Times New Roman" w:hAnsi="Times New Roman" w:cs="Times New Roman"/>
          <w:b/>
          <w:bCs/>
          <w:sz w:val="22"/>
          <w:szCs w:val="22"/>
        </w:rPr>
        <w:t>odberných miest</w:t>
      </w:r>
      <w:r w:rsidRPr="00E73352">
        <w:rPr>
          <w:rFonts w:ascii="Times New Roman" w:hAnsi="Times New Roman" w:cs="Times New Roman"/>
          <w:sz w:val="22"/>
          <w:szCs w:val="22"/>
        </w:rPr>
        <w:t>.</w:t>
      </w:r>
    </w:p>
    <w:p w14:paraId="40A292D7" w14:textId="6B9F544C" w:rsidR="0050522E" w:rsidRPr="00E73352" w:rsidRDefault="0050522E" w:rsidP="0050522E">
      <w:pPr>
        <w:pStyle w:val="ListParagraph"/>
        <w:numPr>
          <w:ilvl w:val="0"/>
          <w:numId w:val="1"/>
        </w:numPr>
        <w:tabs>
          <w:tab w:val="clear" w:pos="720"/>
        </w:tabs>
        <w:spacing w:before="360" w:after="360"/>
        <w:ind w:hanging="720"/>
        <w:contextualSpacing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73352">
        <w:rPr>
          <w:rFonts w:ascii="Times New Roman" w:hAnsi="Times New Roman" w:cs="Times New Roman"/>
          <w:b/>
          <w:sz w:val="22"/>
          <w:szCs w:val="22"/>
        </w:rPr>
        <w:t>VŠEOBECNÉ INFORMÁCIE K PREUKAZOVANIU PODMIENOK ÚČASTI:</w:t>
      </w:r>
    </w:p>
    <w:p w14:paraId="37E81859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Hospodársky subjekt môže predbežne nahradiť doklady na preukázanie splnenia podmienok účasti určené obstarávateľom jednotným európskym dokumentom v zmysle § 39 zákona o verejnom obstarávaní. Súhrnný materiál obsahujúci zhrnutie základných informácií o jednotnom európskom dokumente pre verejné obstarávanie je možné nájsť na https://www.uvo.gov.sk/jednotny-europsky-dokument-pre-verejne-obstaravanie-602.html</w:t>
      </w:r>
    </w:p>
    <w:p w14:paraId="5DFAEACB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Verejný obstarávateľ umožňuje vyplniť aj hoci len globálny údaj.</w:t>
      </w:r>
    </w:p>
    <w:p w14:paraId="7E0E4D20" w14:textId="77777777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lastRenderedPageBreak/>
        <w:t>Na prepočet ostatnej meny sa prepočítajú ceny na eur podľa priemerného ročného kurzu ECB (Európskej centrálnej banky) za príslušný kalendárny rok. Za aktuálny rok, v ktorom je vyhlásené verejné obstarávanie sa použije kurz ECB ku dňu vyhlásenia oznámenia v Úradnom vestníku EÚ.</w:t>
      </w:r>
    </w:p>
    <w:p w14:paraId="05B1CD99" w14:textId="5E1093C5" w:rsidR="0050522E" w:rsidRPr="00E73352" w:rsidRDefault="0050522E" w:rsidP="0050522E">
      <w:pPr>
        <w:pStyle w:val="ListParagraph"/>
        <w:numPr>
          <w:ilvl w:val="1"/>
          <w:numId w:val="1"/>
        </w:numPr>
        <w:tabs>
          <w:tab w:val="clear" w:pos="1080"/>
        </w:tabs>
        <w:spacing w:after="240"/>
        <w:ind w:left="709" w:hanging="709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 w:rsidRPr="00E73352">
        <w:rPr>
          <w:rFonts w:ascii="Times New Roman" w:hAnsi="Times New Roman" w:cs="Times New Roman"/>
          <w:sz w:val="22"/>
          <w:szCs w:val="22"/>
        </w:rPr>
        <w:t>V prípade, ak sa v týchto podmienkach účasti vo vzťahu k akejkoľvek právnickej alebo fyzickej osobe požaduje predloženie určitého dokladu na preukázanie určitého stupňa vzdelania, praxe alebo inej formy spôsobilosti (najmä certifikáty podľa STN / ISO noriem, certifikáty a osvedčenia podľa právnych predpisov a pod.), na účely preukázania splnenia dotknutej podmienky účasti je vždy možné predložiť aj ekvivalentný doklad k dokladu, ktorý je požadovaný v rámci týchto podmienok účasti</w:t>
      </w:r>
      <w:r w:rsidR="003C74FA" w:rsidRPr="00E73352">
        <w:rPr>
          <w:rFonts w:ascii="Times New Roman" w:hAnsi="Times New Roman" w:cs="Times New Roman"/>
          <w:sz w:val="22"/>
          <w:szCs w:val="22"/>
        </w:rPr>
        <w:t>, vydaný príslušným orgánom</w:t>
      </w:r>
      <w:r w:rsidRPr="00E73352">
        <w:rPr>
          <w:rFonts w:ascii="Times New Roman" w:hAnsi="Times New Roman" w:cs="Times New Roman"/>
          <w:sz w:val="22"/>
          <w:szCs w:val="22"/>
        </w:rPr>
        <w:t>. V prípade ak je pre účely preukázania ekvivalencie k takému dokladu potrebné uviesť akékoľvek ďalšie údaje a informácie alebo iné doklady, uchádzač tieto informácie a doklady predloží spolu s dokladmi na preukázanie splnenia podmienok účasti.</w:t>
      </w:r>
    </w:p>
    <w:p w14:paraId="11291B8F" w14:textId="77777777" w:rsidR="0050522E" w:rsidRPr="00E73352" w:rsidRDefault="0050522E" w:rsidP="0050522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</w:p>
    <w:p w14:paraId="3B384DB7" w14:textId="77777777" w:rsidR="005019E4" w:rsidRPr="00A11D82" w:rsidRDefault="005019E4" w:rsidP="0050522E">
      <w:pPr>
        <w:rPr>
          <w:rFonts w:ascii="Times New Roman" w:hAnsi="Times New Roman" w:cs="Times New Roman"/>
        </w:rPr>
      </w:pPr>
    </w:p>
    <w:sectPr w:rsidR="005019E4" w:rsidRPr="00A11D82" w:rsidSect="0050522E">
      <w:pgSz w:w="11906" w:h="16838"/>
      <w:pgMar w:top="2269" w:right="1200" w:bottom="1693" w:left="1293" w:header="0" w:footer="111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9FDD4" w14:textId="77777777" w:rsidR="00AE3A81" w:rsidRDefault="00AE3A81">
      <w:r>
        <w:separator/>
      </w:r>
    </w:p>
  </w:endnote>
  <w:endnote w:type="continuationSeparator" w:id="0">
    <w:p w14:paraId="43841C12" w14:textId="77777777" w:rsidR="00AE3A81" w:rsidRDefault="00AE3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A77B0" w14:textId="77777777" w:rsidR="00AE3A81" w:rsidRDefault="00AE3A81">
      <w:r>
        <w:separator/>
      </w:r>
    </w:p>
  </w:footnote>
  <w:footnote w:type="continuationSeparator" w:id="0">
    <w:p w14:paraId="3B15D97F" w14:textId="77777777" w:rsidR="00AE3A81" w:rsidRDefault="00AE3A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774DC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370B6D84"/>
    <w:multiLevelType w:val="multilevel"/>
    <w:tmpl w:val="B7CC83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1225137496">
    <w:abstractNumId w:val="1"/>
  </w:num>
  <w:num w:numId="2" w16cid:durableId="151899914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4DA"/>
    <w:rsid w:val="000974DA"/>
    <w:rsid w:val="000B6FF8"/>
    <w:rsid w:val="000B7991"/>
    <w:rsid w:val="000D5D92"/>
    <w:rsid w:val="000F2ED6"/>
    <w:rsid w:val="00124302"/>
    <w:rsid w:val="001A3ED1"/>
    <w:rsid w:val="002456AC"/>
    <w:rsid w:val="002A1501"/>
    <w:rsid w:val="00355B1E"/>
    <w:rsid w:val="00357C15"/>
    <w:rsid w:val="003C74FA"/>
    <w:rsid w:val="00426BB6"/>
    <w:rsid w:val="00443E5A"/>
    <w:rsid w:val="00446911"/>
    <w:rsid w:val="004A5CF5"/>
    <w:rsid w:val="005019E4"/>
    <w:rsid w:val="0050522E"/>
    <w:rsid w:val="00513967"/>
    <w:rsid w:val="00545CC1"/>
    <w:rsid w:val="00594D08"/>
    <w:rsid w:val="00630878"/>
    <w:rsid w:val="00674C36"/>
    <w:rsid w:val="006E3C77"/>
    <w:rsid w:val="00735087"/>
    <w:rsid w:val="007679EC"/>
    <w:rsid w:val="00786334"/>
    <w:rsid w:val="007D5BD5"/>
    <w:rsid w:val="007E5570"/>
    <w:rsid w:val="008273EB"/>
    <w:rsid w:val="00851832"/>
    <w:rsid w:val="00892829"/>
    <w:rsid w:val="009051B0"/>
    <w:rsid w:val="009225A9"/>
    <w:rsid w:val="00944134"/>
    <w:rsid w:val="00A11D82"/>
    <w:rsid w:val="00A2495A"/>
    <w:rsid w:val="00A36260"/>
    <w:rsid w:val="00A4349E"/>
    <w:rsid w:val="00AB0553"/>
    <w:rsid w:val="00AE3A81"/>
    <w:rsid w:val="00B746D0"/>
    <w:rsid w:val="00BA6F74"/>
    <w:rsid w:val="00BC2660"/>
    <w:rsid w:val="00C31930"/>
    <w:rsid w:val="00C34852"/>
    <w:rsid w:val="00C64B0A"/>
    <w:rsid w:val="00C856B4"/>
    <w:rsid w:val="00C86575"/>
    <w:rsid w:val="00CF284E"/>
    <w:rsid w:val="00D23C5A"/>
    <w:rsid w:val="00D67351"/>
    <w:rsid w:val="00D7533B"/>
    <w:rsid w:val="00DE021E"/>
    <w:rsid w:val="00DE572C"/>
    <w:rsid w:val="00E34B8F"/>
    <w:rsid w:val="00E73352"/>
    <w:rsid w:val="00ED21C6"/>
    <w:rsid w:val="00EF211D"/>
    <w:rsid w:val="00F13B2D"/>
    <w:rsid w:val="00F36166"/>
    <w:rsid w:val="00F43320"/>
    <w:rsid w:val="00F841BA"/>
    <w:rsid w:val="00FD210F"/>
    <w:rsid w:val="0FE09390"/>
    <w:rsid w:val="199544BD"/>
    <w:rsid w:val="32E48FCF"/>
    <w:rsid w:val="464025C2"/>
    <w:rsid w:val="53743B13"/>
    <w:rsid w:val="55DBA061"/>
    <w:rsid w:val="5EBC60AC"/>
    <w:rsid w:val="604696AB"/>
    <w:rsid w:val="6185BBB1"/>
    <w:rsid w:val="62E38916"/>
    <w:rsid w:val="68665C58"/>
    <w:rsid w:val="6A1FA1D7"/>
    <w:rsid w:val="6C3E6BBA"/>
    <w:rsid w:val="6DAA38E8"/>
    <w:rsid w:val="6EDA85B5"/>
    <w:rsid w:val="7F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9CF18"/>
  <w15:chartTrackingRefBased/>
  <w15:docId w15:val="{5A53D818-3E3D-49F3-B726-BEF356822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22E"/>
    <w:pPr>
      <w:suppressAutoHyphens/>
      <w:spacing w:after="0" w:line="240" w:lineRule="auto"/>
    </w:pPr>
    <w:rPr>
      <w:rFonts w:ascii="Liberation Serif" w:eastAsia="NSimSun" w:hAnsi="Liberation Serif" w:cs="Arial"/>
      <w:lang w:val="sk-SK"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4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4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4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4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4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4D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4D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4D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4D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4D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4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4DA"/>
    <w:rPr>
      <w:rFonts w:eastAsiaTheme="majorEastAsia" w:cstheme="majorBidi"/>
      <w:color w:val="2F5496" w:themeColor="accent1" w:themeShade="BF"/>
      <w:sz w:val="28"/>
      <w:szCs w:val="28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4DA"/>
    <w:rPr>
      <w:rFonts w:eastAsiaTheme="majorEastAsia" w:cstheme="majorBidi"/>
      <w:i/>
      <w:iCs/>
      <w:color w:val="2F5496" w:themeColor="accent1" w:themeShade="BF"/>
      <w:lang w:val="sk-S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4DA"/>
    <w:rPr>
      <w:rFonts w:eastAsiaTheme="majorEastAsia" w:cstheme="majorBidi"/>
      <w:color w:val="2F5496" w:themeColor="accent1" w:themeShade="BF"/>
      <w:lang w:val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4DA"/>
    <w:rPr>
      <w:rFonts w:eastAsiaTheme="majorEastAsia" w:cstheme="majorBidi"/>
      <w:i/>
      <w:iCs/>
      <w:color w:val="595959" w:themeColor="text1" w:themeTint="A6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4DA"/>
    <w:rPr>
      <w:rFonts w:eastAsiaTheme="majorEastAsia" w:cstheme="majorBidi"/>
      <w:color w:val="595959" w:themeColor="text1" w:themeTint="A6"/>
      <w:lang w:val="sk-S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4DA"/>
    <w:rPr>
      <w:rFonts w:eastAsiaTheme="majorEastAsia" w:cstheme="majorBidi"/>
      <w:i/>
      <w:iCs/>
      <w:color w:val="272727" w:themeColor="text1" w:themeTint="D8"/>
      <w:lang w:val="sk-S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4DA"/>
    <w:rPr>
      <w:rFonts w:eastAsiaTheme="majorEastAsia" w:cstheme="majorBidi"/>
      <w:color w:val="272727" w:themeColor="text1" w:themeTint="D8"/>
      <w:lang w:val="sk-SK"/>
    </w:rPr>
  </w:style>
  <w:style w:type="paragraph" w:styleId="Title">
    <w:name w:val="Title"/>
    <w:basedOn w:val="Normal"/>
    <w:next w:val="Normal"/>
    <w:link w:val="TitleChar"/>
    <w:uiPriority w:val="10"/>
    <w:qFormat/>
    <w:rsid w:val="000974D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74DA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4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74DA"/>
    <w:rPr>
      <w:rFonts w:eastAsiaTheme="majorEastAsia" w:cstheme="majorBidi"/>
      <w:color w:val="595959" w:themeColor="text1" w:themeTint="A6"/>
      <w:spacing w:val="15"/>
      <w:sz w:val="28"/>
      <w:szCs w:val="28"/>
      <w:lang w:val="sk-SK"/>
    </w:rPr>
  </w:style>
  <w:style w:type="paragraph" w:styleId="Quote">
    <w:name w:val="Quote"/>
    <w:basedOn w:val="Normal"/>
    <w:next w:val="Normal"/>
    <w:link w:val="QuoteChar"/>
    <w:uiPriority w:val="29"/>
    <w:qFormat/>
    <w:rsid w:val="000974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74DA"/>
    <w:rPr>
      <w:i/>
      <w:iCs/>
      <w:color w:val="404040" w:themeColor="text1" w:themeTint="BF"/>
      <w:lang w:val="sk-SK"/>
    </w:rPr>
  </w:style>
  <w:style w:type="paragraph" w:styleId="ListParagraph">
    <w:name w:val="List Paragraph"/>
    <w:basedOn w:val="Normal"/>
    <w:uiPriority w:val="34"/>
    <w:qFormat/>
    <w:rsid w:val="000974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74D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4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4DA"/>
    <w:rPr>
      <w:i/>
      <w:iCs/>
      <w:color w:val="2F5496" w:themeColor="accent1" w:themeShade="BF"/>
      <w:lang w:val="sk-SK"/>
    </w:rPr>
  </w:style>
  <w:style w:type="character" w:styleId="IntenseReference">
    <w:name w:val="Intense Reference"/>
    <w:basedOn w:val="DefaultParagraphFont"/>
    <w:uiPriority w:val="32"/>
    <w:qFormat/>
    <w:rsid w:val="000974D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0522E"/>
    <w:pPr>
      <w:suppressAutoHyphens/>
      <w:spacing w:after="0" w:line="240" w:lineRule="auto"/>
    </w:pPr>
    <w:rPr>
      <w:rFonts w:ascii="Liberation Serif" w:eastAsia="NSimSun" w:hAnsi="Liberation Serif" w:cs="Arial"/>
      <w:lang w:val="sk-SK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5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522E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522E"/>
    <w:rPr>
      <w:rFonts w:ascii="Liberation Serif" w:eastAsia="NSimSun" w:hAnsi="Liberation Serif" w:cs="Mangal"/>
      <w:sz w:val="20"/>
      <w:szCs w:val="18"/>
      <w:lang w:val="sk-SK" w:eastAsia="zh-CN" w:bidi="hi-I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BB6"/>
    <w:rPr>
      <w:rFonts w:ascii="Liberation Serif" w:eastAsia="NSimSun" w:hAnsi="Liberation Serif" w:cs="Mangal"/>
      <w:b/>
      <w:bCs/>
      <w:sz w:val="20"/>
      <w:szCs w:val="18"/>
      <w:lang w:val="sk-SK" w:eastAsia="zh-CN" w:bidi="hi-IN"/>
      <w14:ligatures w14:val="none"/>
    </w:rPr>
  </w:style>
  <w:style w:type="character" w:customStyle="1" w:styleId="Zkladntext">
    <w:name w:val="Základný text_"/>
    <w:basedOn w:val="DefaultParagraphFont"/>
    <w:link w:val="Zkladntext1"/>
    <w:rsid w:val="00C856B4"/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ý text1"/>
    <w:basedOn w:val="Normal"/>
    <w:link w:val="Zkladntext"/>
    <w:rsid w:val="00C856B4"/>
    <w:pPr>
      <w:widowControl w:val="0"/>
      <w:suppressAutoHyphens w:val="0"/>
      <w:spacing w:after="240" w:line="276" w:lineRule="auto"/>
    </w:pPr>
    <w:rPr>
      <w:rFonts w:ascii="Times New Roman" w:eastAsia="Times New Roman" w:hAnsi="Times New Roman" w:cs="Times New Roman"/>
      <w:sz w:val="20"/>
      <w:szCs w:val="20"/>
      <w:lang w:val="en-GB" w:eastAsia="en-US" w:bidi="ar-SA"/>
      <w14:ligatures w14:val="standardContextual"/>
    </w:rPr>
  </w:style>
  <w:style w:type="paragraph" w:styleId="Header">
    <w:name w:val="header"/>
    <w:basedOn w:val="Normal"/>
    <w:link w:val="HeaderChar"/>
    <w:uiPriority w:val="99"/>
    <w:semiHidden/>
    <w:unhideWhenUsed/>
    <w:rsid w:val="009441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44134"/>
    <w:rPr>
      <w:rFonts w:ascii="Liberation Serif" w:eastAsia="NSimSun" w:hAnsi="Liberation Serif" w:cs="Mangal"/>
      <w:szCs w:val="21"/>
      <w:lang w:val="sk-SK" w:eastAsia="zh-CN" w:bidi="hi-IN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94413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44134"/>
    <w:rPr>
      <w:rFonts w:ascii="Liberation Serif" w:eastAsia="NSimSun" w:hAnsi="Liberation Serif" w:cs="Mangal"/>
      <w:szCs w:val="21"/>
      <w:lang w:val="sk-SK" w:eastAsia="zh-CN" w:bidi="hi-IN"/>
      <w14:ligatures w14:val="none"/>
    </w:rPr>
  </w:style>
  <w:style w:type="paragraph" w:styleId="Revision">
    <w:name w:val="Revision"/>
    <w:hidden/>
    <w:uiPriority w:val="99"/>
    <w:semiHidden/>
    <w:rsid w:val="006E3C77"/>
    <w:pPr>
      <w:spacing w:after="0" w:line="240" w:lineRule="auto"/>
    </w:pPr>
    <w:rPr>
      <w:rFonts w:ascii="Liberation Serif" w:eastAsia="NSimSun" w:hAnsi="Liberation Serif" w:cs="Mangal"/>
      <w:szCs w:val="21"/>
      <w:lang w:val="sk-SK"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761a-bd41-452d-9f89-a7e446d681c6" xsi:nil="true"/>
    <lcf76f155ced4ddcb4097134ff3c332f xmlns="c58faaa4-c664-42fb-9b04-e9c7348b8ef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A2C2EA82A03041871D0EB8DEE3DCD8" ma:contentTypeVersion="13" ma:contentTypeDescription="Umožňuje vytvoriť nový dokument." ma:contentTypeScope="" ma:versionID="29b41fd4a66f156e48f37c21c9bddb0e">
  <xsd:schema xmlns:xsd="http://www.w3.org/2001/XMLSchema" xmlns:xs="http://www.w3.org/2001/XMLSchema" xmlns:p="http://schemas.microsoft.com/office/2006/metadata/properties" xmlns:ns2="c58faaa4-c664-42fb-9b04-e9c7348b8ef9" xmlns:ns3="7b92761a-bd41-452d-9f89-a7e446d681c6" targetNamespace="http://schemas.microsoft.com/office/2006/metadata/properties" ma:root="true" ma:fieldsID="e3d76d27e09d82bdeb0fc7590d9c081e" ns2:_="" ns3:_="">
    <xsd:import namespace="c58faaa4-c664-42fb-9b04-e9c7348b8ef9"/>
    <xsd:import namespace="7b92761a-bd41-452d-9f89-a7e446d681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faaa4-c664-42fb-9b04-e9c7348b8e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a" ma:readOnly="false" ma:fieldId="{5cf76f15-5ced-4ddc-b409-7134ff3c332f}" ma:taxonomyMulti="true" ma:sspId="5ed86232-ae87-4f5b-b4be-63d4912592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761a-bd41-452d-9f89-a7e446d681c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533fa8e-bbd2-4f9e-9b08-f3d04cfc50e1}" ma:internalName="TaxCatchAll" ma:showField="CatchAllData" ma:web="7b92761a-bd41-452d-9f89-a7e446d681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7CA3D-9B45-4715-BC77-621D96838664}">
  <ds:schemaRefs>
    <ds:schemaRef ds:uri="http://schemas.microsoft.com/office/2006/metadata/properties"/>
    <ds:schemaRef ds:uri="http://schemas.microsoft.com/office/infopath/2007/PartnerControls"/>
    <ds:schemaRef ds:uri="7b92761a-bd41-452d-9f89-a7e446d681c6"/>
    <ds:schemaRef ds:uri="c58faaa4-c664-42fb-9b04-e9c7348b8ef9"/>
  </ds:schemaRefs>
</ds:datastoreItem>
</file>

<file path=customXml/itemProps2.xml><?xml version="1.0" encoding="utf-8"?>
<ds:datastoreItem xmlns:ds="http://schemas.openxmlformats.org/officeDocument/2006/customXml" ds:itemID="{94C2258F-6CBF-4818-B0D6-82ACF81D4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faaa4-c664-42fb-9b04-e9c7348b8ef9"/>
    <ds:schemaRef ds:uri="7b92761a-bd41-452d-9f89-a7e446d681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43E39A-4912-4272-9E86-111ADEDC43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98599-06E7-4325-A1E2-03AA1E5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21</cp:revision>
  <dcterms:created xsi:type="dcterms:W3CDTF">2025-09-30T07:22:00Z</dcterms:created>
  <dcterms:modified xsi:type="dcterms:W3CDTF">2025-12-23T15:35:00Z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0x010100BBA2C2EA82A03041871D0EB8DEE3DCD8</vt:lpwstr>
  </property>
  <property fmtid="{D5CDD505-2E9C-101B-9397-08002B2CF9AE}" pid="3" name="MediaServiceImageTags">
    <vt:lpwstr/>
  </property>
</Properties>
</file>